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A6" w:rsidRDefault="004335A6" w:rsidP="004335A6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ins w:id="1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III</w:t>
        </w:r>
      </w:ins>
    </w:p>
    <w:p w:rsidR="00CD54B9" w:rsidRPr="00662153" w:rsidRDefault="00CD54B9" w:rsidP="00CD54B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S.06.03. </w:t>
      </w:r>
      <w:r w:rsidR="007A169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08A2"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Collective investment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undertakings</w:t>
      </w:r>
      <w:r w:rsidR="008A2E61"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62153">
        <w:rPr>
          <w:rFonts w:ascii="Times New Roman" w:hAnsi="Times New Roman" w:cs="Times New Roman"/>
          <w:b/>
          <w:bCs/>
          <w:sz w:val="20"/>
          <w:szCs w:val="20"/>
        </w:rPr>
        <w:t>- look-through approach</w:t>
      </w:r>
      <w:r w:rsidR="0046496C">
        <w:rPr>
          <w:rFonts w:ascii="Times New Roman" w:hAnsi="Times New Roman" w:cs="Times New Roman"/>
          <w:b/>
          <w:bCs/>
          <w:sz w:val="20"/>
          <w:szCs w:val="20"/>
        </w:rPr>
        <w:t xml:space="preserve"> (old Asset D</w:t>
      </w:r>
      <w:r w:rsidR="00A81E2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46496C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8A2E61" w:rsidRPr="004C3F21" w:rsidRDefault="00CD54B9" w:rsidP="008A2E6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62153">
        <w:rPr>
          <w:rFonts w:ascii="Times New Roman" w:hAnsi="Times New Roman" w:cs="Times New Roman"/>
          <w:b/>
          <w:bCs/>
          <w:sz w:val="20"/>
          <w:szCs w:val="20"/>
        </w:rPr>
        <w:t xml:space="preserve">General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comments</w:t>
      </w:r>
      <w:r w:rsidR="008A2E61" w:rsidRPr="004C3F21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8A2E61" w:rsidRPr="00893F85" w:rsidRDefault="008A2E61" w:rsidP="008A2E61">
      <w:pPr>
        <w:jc w:val="both"/>
        <w:rPr>
          <w:rFonts w:ascii="Times New Roman" w:hAnsi="Times New Roman" w:cs="Times New Roman"/>
          <w:sz w:val="20"/>
          <w:szCs w:val="20"/>
        </w:rPr>
      </w:pPr>
      <w:r w:rsidRPr="00662153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D5C47" w:rsidRPr="00662153" w:rsidRDefault="004356C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quarterly and annual submission of information for </w:t>
      </w:r>
      <w:r w:rsidR="00521FE7">
        <w:rPr>
          <w:rFonts w:ascii="Times New Roman" w:hAnsi="Times New Roman" w:cs="Times New Roman"/>
          <w:sz w:val="20"/>
          <w:szCs w:val="20"/>
          <w:lang w:val="en-US"/>
        </w:rPr>
        <w:t>groups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7A1088" w:rsidRDefault="00677C0E">
      <w:pPr>
        <w:jc w:val="both"/>
        <w:rPr>
          <w:ins w:id="2" w:author="Author"/>
          <w:rFonts w:ascii="Times New Roman" w:hAnsi="Times New Roman" w:cs="Times New Roman"/>
          <w:sz w:val="20"/>
          <w:szCs w:val="20"/>
        </w:rPr>
      </w:pPr>
      <w:r w:rsidRPr="00662153">
        <w:rPr>
          <w:rFonts w:ascii="Times New Roman" w:hAnsi="Times New Roman" w:cs="Times New Roman"/>
          <w:sz w:val="20"/>
          <w:szCs w:val="20"/>
        </w:rPr>
        <w:t xml:space="preserve">This template contains information on </w:t>
      </w:r>
      <w:r w:rsidR="00CA1C89" w:rsidRPr="00893F85">
        <w:rPr>
          <w:rFonts w:ascii="Times New Roman" w:hAnsi="Times New Roman" w:cs="Times New Roman"/>
          <w:sz w:val="20"/>
          <w:szCs w:val="20"/>
        </w:rPr>
        <w:t>the look through of c</w:t>
      </w:r>
      <w:r w:rsidRPr="00662153">
        <w:rPr>
          <w:rFonts w:ascii="Times New Roman" w:hAnsi="Times New Roman" w:cs="Times New Roman"/>
          <w:sz w:val="20"/>
          <w:szCs w:val="20"/>
        </w:rPr>
        <w:t xml:space="preserve">ollective investment </w:t>
      </w:r>
      <w:r w:rsidR="00CA1C89" w:rsidRPr="00893F85">
        <w:rPr>
          <w:rFonts w:ascii="Times New Roman" w:hAnsi="Times New Roman" w:cs="Times New Roman"/>
          <w:sz w:val="20"/>
          <w:szCs w:val="20"/>
        </w:rPr>
        <w:t>undertakings</w:t>
      </w:r>
      <w:ins w:id="3" w:author="Author">
        <w:r w:rsidR="004335A6">
          <w:rPr>
            <w:rFonts w:ascii="Times New Roman" w:hAnsi="Times New Roman" w:cs="Times New Roman"/>
            <w:sz w:val="20"/>
            <w:szCs w:val="20"/>
          </w:rPr>
          <w:t>,</w:t>
        </w:r>
      </w:ins>
      <w:del w:id="4" w:author="Author">
        <w:r w:rsidR="00A81E21" w:rsidDel="004335A6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ins w:id="5" w:author="Author">
        <w:r w:rsidR="00322EE6" w:rsidRPr="00322EE6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322EE6" w:rsidRPr="00DF71A5">
          <w:rPr>
            <w:rFonts w:ascii="Times New Roman" w:hAnsi="Times New Roman" w:cs="Times New Roman"/>
            <w:sz w:val="20"/>
            <w:szCs w:val="20"/>
          </w:rPr>
          <w:t>or investments packaged as funds</w:t>
        </w:r>
        <w:r w:rsidR="00322EE6">
          <w:rPr>
            <w:rFonts w:ascii="Times New Roman" w:hAnsi="Times New Roman" w:cs="Times New Roman"/>
            <w:sz w:val="20"/>
            <w:szCs w:val="20"/>
          </w:rPr>
          <w:t xml:space="preserve"> and similar undertakings, </w:t>
        </w:r>
      </w:ins>
      <w:r w:rsidR="00A81E21">
        <w:rPr>
          <w:rFonts w:ascii="Times New Roman" w:hAnsi="Times New Roman" w:cs="Times New Roman"/>
          <w:sz w:val="20"/>
          <w:szCs w:val="20"/>
        </w:rPr>
        <w:t>including when they are participations</w:t>
      </w:r>
      <w:r w:rsidR="00CA1C89" w:rsidRPr="00893F85">
        <w:rPr>
          <w:rFonts w:ascii="Times New Roman" w:hAnsi="Times New Roman" w:cs="Times New Roman"/>
          <w:sz w:val="20"/>
          <w:szCs w:val="20"/>
        </w:rPr>
        <w:t xml:space="preserve"> </w:t>
      </w:r>
      <w:r w:rsidRPr="00662153">
        <w:rPr>
          <w:rFonts w:ascii="Times New Roman" w:hAnsi="Times New Roman" w:cs="Times New Roman"/>
          <w:sz w:val="20"/>
          <w:szCs w:val="20"/>
        </w:rPr>
        <w:t xml:space="preserve">by underlying asset category, </w:t>
      </w:r>
      <w:r w:rsidR="00AA23C0">
        <w:rPr>
          <w:rFonts w:ascii="Times New Roman" w:hAnsi="Times New Roman" w:cs="Times New Roman"/>
          <w:sz w:val="20"/>
          <w:szCs w:val="20"/>
        </w:rPr>
        <w:t>country</w:t>
      </w:r>
      <w:r w:rsidRPr="00662153">
        <w:rPr>
          <w:rFonts w:ascii="Times New Roman" w:hAnsi="Times New Roman" w:cs="Times New Roman"/>
          <w:sz w:val="20"/>
          <w:szCs w:val="20"/>
        </w:rPr>
        <w:t xml:space="preserve"> of issue and currency.</w:t>
      </w:r>
      <w:r w:rsidR="00B2582F" w:rsidRPr="00662153">
        <w:rPr>
          <w:rFonts w:ascii="Times New Roman" w:hAnsi="Times New Roman" w:cs="Times New Roman"/>
          <w:sz w:val="20"/>
          <w:szCs w:val="20"/>
        </w:rPr>
        <w:t xml:space="preserve"> 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The look through shall be performed until the asset categories, </w:t>
      </w:r>
      <w:r w:rsidR="00AA23C0">
        <w:rPr>
          <w:rFonts w:ascii="Times New Roman" w:hAnsi="Times New Roman" w:cs="Times New Roman"/>
          <w:sz w:val="20"/>
          <w:szCs w:val="20"/>
        </w:rPr>
        <w:t>countr</w:t>
      </w:r>
      <w:r w:rsidR="006D5C47">
        <w:rPr>
          <w:rFonts w:ascii="Times New Roman" w:hAnsi="Times New Roman" w:cs="Times New Roman"/>
          <w:sz w:val="20"/>
          <w:szCs w:val="20"/>
        </w:rPr>
        <w:t>ies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 and currencies</w:t>
      </w:r>
      <w:r w:rsidR="00B2582F">
        <w:rPr>
          <w:rFonts w:ascii="Times New Roman" w:hAnsi="Times New Roman" w:cs="Times New Roman"/>
          <w:sz w:val="20"/>
          <w:szCs w:val="20"/>
        </w:rPr>
        <w:t xml:space="preserve"> are identified.</w:t>
      </w:r>
      <w:r w:rsidR="004356C8">
        <w:rPr>
          <w:rFonts w:ascii="Times New Roman" w:hAnsi="Times New Roman" w:cs="Times New Roman"/>
          <w:sz w:val="20"/>
          <w:szCs w:val="20"/>
        </w:rPr>
        <w:t xml:space="preserve"> </w:t>
      </w:r>
      <w:r w:rsidR="00AA23C0" w:rsidRPr="00470B03">
        <w:rPr>
          <w:rFonts w:ascii="Times New Roman" w:hAnsi="Times New Roman" w:cs="Times New Roman"/>
          <w:sz w:val="20"/>
          <w:szCs w:val="20"/>
        </w:rPr>
        <w:t>In case of funds of funds the look</w:t>
      </w:r>
      <w:r w:rsidR="004356C8">
        <w:rPr>
          <w:rFonts w:ascii="Times New Roman" w:hAnsi="Times New Roman" w:cs="Times New Roman"/>
          <w:sz w:val="20"/>
          <w:szCs w:val="20"/>
        </w:rPr>
        <w:t>-</w:t>
      </w:r>
      <w:r w:rsidR="00AA23C0" w:rsidRPr="00470B03">
        <w:rPr>
          <w:rFonts w:ascii="Times New Roman" w:hAnsi="Times New Roman" w:cs="Times New Roman"/>
          <w:sz w:val="20"/>
          <w:szCs w:val="20"/>
        </w:rPr>
        <w:t xml:space="preserve">through shall follow the </w:t>
      </w:r>
      <w:r w:rsidR="006D5C47">
        <w:rPr>
          <w:rFonts w:ascii="Times New Roman" w:hAnsi="Times New Roman" w:cs="Times New Roman"/>
          <w:sz w:val="20"/>
          <w:szCs w:val="20"/>
        </w:rPr>
        <w:t xml:space="preserve">same </w:t>
      </w:r>
      <w:r w:rsidR="00AA23C0" w:rsidRPr="00470B03">
        <w:rPr>
          <w:rFonts w:ascii="Times New Roman" w:hAnsi="Times New Roman" w:cs="Times New Roman"/>
          <w:sz w:val="20"/>
          <w:szCs w:val="20"/>
        </w:rPr>
        <w:t>approach</w:t>
      </w:r>
      <w:r w:rsidR="006D5C47">
        <w:rPr>
          <w:rFonts w:ascii="Times New Roman" w:hAnsi="Times New Roman" w:cs="Times New Roman"/>
          <w:sz w:val="20"/>
          <w:szCs w:val="20"/>
        </w:rPr>
        <w:t>.</w:t>
      </w:r>
    </w:p>
    <w:p w:rsidR="00322EE6" w:rsidRPr="00EA7AA1" w:rsidRDefault="00322EE6" w:rsidP="00322EE6">
      <w:pPr>
        <w:jc w:val="both"/>
        <w:rPr>
          <w:ins w:id="6" w:author="Author"/>
          <w:rFonts w:ascii="Times New Roman" w:hAnsi="Times New Roman" w:cs="Times New Roman"/>
          <w:sz w:val="20"/>
          <w:szCs w:val="20"/>
          <w:rPrChange w:id="7" w:author="Author">
            <w:rPr>
              <w:ins w:id="8" w:author="Author"/>
              <w:rFonts w:ascii="Times New Roman" w:hAnsi="Times New Roman" w:cs="Times New Roman"/>
              <w:sz w:val="20"/>
              <w:szCs w:val="20"/>
              <w:highlight w:val="yellow"/>
            </w:rPr>
          </w:rPrChange>
        </w:rPr>
      </w:pPr>
      <w:ins w:id="9" w:author="Author">
        <w:r w:rsidRPr="00EA7AA1">
          <w:rPr>
            <w:rFonts w:ascii="Times New Roman" w:hAnsi="Times New Roman" w:cs="Times New Roman"/>
            <w:sz w:val="20"/>
            <w:szCs w:val="20"/>
            <w:rPrChange w:id="10" w:author="Author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PrChange>
          </w:rPr>
          <w:t xml:space="preserve">For the identification of countries the look-through should be implemented in order to identify all countries that represent more than 5% of the fund and until the countries corresponding to 90% of the fund are identified, i.e. regardless of the 90% criteria all countries that represent more than 5% of the fund have to be reported. </w:t>
        </w:r>
      </w:ins>
    </w:p>
    <w:p w:rsidR="007A1088" w:rsidRDefault="006D5C47" w:rsidP="00B2582F">
      <w:pPr>
        <w:jc w:val="both"/>
        <w:rPr>
          <w:ins w:id="11" w:author="Author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Quarterly i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nformation shall only be reported when the ratio of collective investments undertakings held by the </w:t>
      </w:r>
      <w:r w:rsidR="00521FE7">
        <w:rPr>
          <w:rFonts w:ascii="Times New Roman" w:hAnsi="Times New Roman" w:cs="Times New Roman"/>
          <w:sz w:val="20"/>
          <w:szCs w:val="20"/>
        </w:rPr>
        <w:t>group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to total investments, measured as the ratio between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C0010/R0180 of </w:t>
      </w:r>
      <w:ins w:id="12" w:author="Author">
        <w:r w:rsidR="004335A6">
          <w:rPr>
            <w:rFonts w:ascii="Times New Roman" w:hAnsi="Times New Roman" w:cs="Times New Roman"/>
            <w:sz w:val="20"/>
            <w:szCs w:val="20"/>
          </w:rPr>
          <w:t xml:space="preserve">template </w:t>
        </w:r>
      </w:ins>
      <w:r w:rsidR="007A1088" w:rsidRPr="00662153">
        <w:rPr>
          <w:rFonts w:ascii="Times New Roman" w:hAnsi="Times New Roman" w:cs="Times New Roman"/>
          <w:sz w:val="20"/>
          <w:szCs w:val="20"/>
        </w:rPr>
        <w:t xml:space="preserve">S.02.01 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C0010/R0220 of </w:t>
      </w:r>
      <w:ins w:id="13" w:author="Author">
        <w:r w:rsidR="004335A6" w:rsidRPr="004335A6">
          <w:rPr>
            <w:rFonts w:ascii="Times New Roman" w:hAnsi="Times New Roman" w:cs="Times New Roman"/>
            <w:sz w:val="20"/>
            <w:szCs w:val="20"/>
          </w:rPr>
          <w:t xml:space="preserve">template </w:t>
        </w:r>
      </w:ins>
      <w:r w:rsidR="007A1088" w:rsidRPr="00662153">
        <w:rPr>
          <w:rFonts w:ascii="Times New Roman" w:hAnsi="Times New Roman" w:cs="Times New Roman"/>
          <w:sz w:val="20"/>
          <w:szCs w:val="20"/>
        </w:rPr>
        <w:t xml:space="preserve">S.02.01 </w:t>
      </w:r>
      <w:r w:rsidR="009B0173" w:rsidRPr="00662153">
        <w:rPr>
          <w:rFonts w:ascii="Times New Roman" w:hAnsi="Times New Roman" w:cs="Times New Roman"/>
          <w:sz w:val="20"/>
          <w:szCs w:val="20"/>
        </w:rPr>
        <w:t xml:space="preserve">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9B0173" w:rsidRPr="00662153">
        <w:rPr>
          <w:rFonts w:ascii="Times New Roman" w:hAnsi="Times New Roman" w:cs="Times New Roman"/>
          <w:sz w:val="20"/>
          <w:szCs w:val="20"/>
        </w:rPr>
        <w:t xml:space="preserve"> C0010/R0090 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and the sum of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662153">
        <w:rPr>
          <w:rFonts w:ascii="Times New Roman" w:hAnsi="Times New Roman" w:cs="Times New Roman"/>
          <w:sz w:val="20"/>
          <w:szCs w:val="20"/>
        </w:rPr>
        <w:t xml:space="preserve"> C0010/R0070 and C0010/RC0220 of </w:t>
      </w:r>
      <w:ins w:id="14" w:author="Author">
        <w:r w:rsidR="004335A6" w:rsidRPr="004335A6">
          <w:rPr>
            <w:rFonts w:ascii="Times New Roman" w:hAnsi="Times New Roman" w:cs="Times New Roman"/>
            <w:sz w:val="20"/>
            <w:szCs w:val="20"/>
          </w:rPr>
          <w:t xml:space="preserve">template </w:t>
        </w:r>
      </w:ins>
      <w:r w:rsidR="007A1088" w:rsidRPr="00662153">
        <w:rPr>
          <w:rFonts w:ascii="Times New Roman" w:hAnsi="Times New Roman" w:cs="Times New Roman"/>
          <w:sz w:val="20"/>
          <w:szCs w:val="20"/>
        </w:rPr>
        <w:t>S.02.01, is higher than 30%</w:t>
      </w:r>
      <w:ins w:id="15" w:author="Author">
        <w:r w:rsidR="00C6227A" w:rsidRPr="00C6227A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C6227A" w:rsidRPr="00563C6C">
          <w:rPr>
            <w:rFonts w:ascii="Times New Roman" w:hAnsi="Times New Roman" w:cs="Times New Roman"/>
            <w:sz w:val="20"/>
            <w:szCs w:val="20"/>
          </w:rPr>
          <w:t>when method 1 as defined in Article 230 of Directive 2009/138/EC is used exclusively. When method 1 is used in combination with method 2 as defined in Article 233 of Directive 2009/138/EC or method 2 is used exclusively the ratio needs to be adjusted in order to capture the items of all entities included in the scope of template S.06.02</w:t>
        </w:r>
      </w:ins>
      <w:bookmarkStart w:id="16" w:name="_GoBack"/>
      <w:bookmarkEnd w:id="16"/>
      <w:r>
        <w:rPr>
          <w:rFonts w:ascii="Times New Roman" w:hAnsi="Times New Roman" w:cs="Times New Roman"/>
          <w:sz w:val="20"/>
          <w:szCs w:val="20"/>
        </w:rPr>
        <w:t>.</w:t>
      </w:r>
    </w:p>
    <w:p w:rsidR="008C564C" w:rsidRPr="009B0173" w:rsidRDefault="008C564C" w:rsidP="00B2582F">
      <w:pPr>
        <w:jc w:val="both"/>
        <w:rPr>
          <w:rFonts w:ascii="Times New Roman" w:hAnsi="Times New Roman" w:cs="Times New Roman"/>
          <w:sz w:val="20"/>
          <w:szCs w:val="20"/>
        </w:rPr>
      </w:pPr>
      <w:ins w:id="17" w:author="Author">
        <w:r>
          <w:rPr>
            <w:rFonts w:ascii="Times New Roman" w:hAnsi="Times New Roman" w:cs="Times New Roman"/>
            <w:sz w:val="20"/>
            <w:szCs w:val="20"/>
          </w:rPr>
          <w:t>Items shall be reported with positive values unless otherwise stated in the respective instructions.</w:t>
        </w:r>
      </w:ins>
    </w:p>
    <w:p w:rsidR="00DA21CC" w:rsidRDefault="00DA21CC" w:rsidP="00DA21CC">
      <w:pPr>
        <w:jc w:val="both"/>
        <w:rPr>
          <w:ins w:id="18" w:author="Author"/>
          <w:rFonts w:ascii="Times New Roman" w:hAnsi="Times New Roman" w:cs="Times New Roman"/>
          <w:sz w:val="20"/>
          <w:szCs w:val="20"/>
        </w:rPr>
      </w:pPr>
      <w:r w:rsidRPr="00662153">
        <w:rPr>
          <w:rFonts w:ascii="Times New Roman" w:hAnsi="Times New Roman" w:cs="Times New Roman"/>
          <w:bCs/>
          <w:sz w:val="20"/>
          <w:szCs w:val="20"/>
        </w:rPr>
        <w:t>The asset categories referred to in this template are the ones defined in Annex I</w:t>
      </w:r>
      <w:ins w:id="19" w:author="Author">
        <w:r w:rsidR="004335A6">
          <w:rPr>
            <w:rFonts w:ascii="Times New Roman" w:hAnsi="Times New Roman" w:cs="Times New Roman"/>
            <w:bCs/>
            <w:sz w:val="20"/>
            <w:szCs w:val="20"/>
          </w:rPr>
          <w:t>V</w:t>
        </w:r>
      </w:ins>
      <w:del w:id="20" w:author="Author">
        <w:r w:rsidRPr="00662153" w:rsidDel="004335A6">
          <w:rPr>
            <w:rFonts w:ascii="Times New Roman" w:hAnsi="Times New Roman" w:cs="Times New Roman"/>
            <w:bCs/>
            <w:sz w:val="20"/>
            <w:szCs w:val="20"/>
          </w:rPr>
          <w:delText>II</w:delText>
        </w:r>
      </w:del>
      <w:r w:rsidRPr="0066215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A169E">
        <w:rPr>
          <w:rFonts w:ascii="Times New Roman" w:hAnsi="Times New Roman" w:cs="Times New Roman"/>
          <w:bCs/>
          <w:sz w:val="20"/>
          <w:szCs w:val="20"/>
        </w:rPr>
        <w:t>-</w:t>
      </w:r>
      <w:r w:rsidRPr="0066215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D5C47" w:rsidRPr="006D5C47">
        <w:rPr>
          <w:rFonts w:ascii="Times New Roman" w:hAnsi="Times New Roman" w:cs="Times New Roman"/>
          <w:bCs/>
          <w:sz w:val="20"/>
          <w:szCs w:val="20"/>
        </w:rPr>
        <w:t>Assets</w:t>
      </w:r>
      <w:r w:rsidRPr="00662153">
        <w:rPr>
          <w:rFonts w:ascii="Times New Roman" w:hAnsi="Times New Roman" w:cs="Times New Roman"/>
          <w:bCs/>
          <w:sz w:val="20"/>
          <w:szCs w:val="20"/>
        </w:rPr>
        <w:t xml:space="preserve"> Categories of this Regulation and </w:t>
      </w:r>
      <w:r w:rsidRPr="00662153">
        <w:rPr>
          <w:rFonts w:ascii="Times New Roman" w:hAnsi="Times New Roman" w:cs="Times New Roman"/>
          <w:sz w:val="20"/>
          <w:szCs w:val="20"/>
        </w:rPr>
        <w:t xml:space="preserve">references to CIC codes refer to Annex </w:t>
      </w:r>
      <w:del w:id="21" w:author="Author">
        <w:r w:rsidRPr="00662153" w:rsidDel="004335A6">
          <w:rPr>
            <w:rFonts w:ascii="Times New Roman" w:hAnsi="Times New Roman" w:cs="Times New Roman"/>
            <w:sz w:val="20"/>
            <w:szCs w:val="20"/>
          </w:rPr>
          <w:delText>I</w:delText>
        </w:r>
      </w:del>
      <w:r w:rsidRPr="00662153">
        <w:rPr>
          <w:rFonts w:ascii="Times New Roman" w:hAnsi="Times New Roman" w:cs="Times New Roman"/>
          <w:sz w:val="20"/>
          <w:szCs w:val="20"/>
        </w:rPr>
        <w:t xml:space="preserve">V </w:t>
      </w:r>
      <w:r w:rsidR="007A169E">
        <w:rPr>
          <w:rFonts w:ascii="Times New Roman" w:hAnsi="Times New Roman" w:cs="Times New Roman"/>
          <w:sz w:val="20"/>
          <w:szCs w:val="20"/>
        </w:rPr>
        <w:t>-</w:t>
      </w:r>
      <w:r w:rsidR="006D5C47" w:rsidRPr="00662153">
        <w:rPr>
          <w:rFonts w:ascii="Times New Roman" w:hAnsi="Times New Roman" w:cs="Times New Roman"/>
          <w:sz w:val="20"/>
          <w:szCs w:val="20"/>
        </w:rPr>
        <w:t xml:space="preserve"> CIC table </w:t>
      </w:r>
      <w:r w:rsidRPr="00662153">
        <w:rPr>
          <w:rFonts w:ascii="Times New Roman" w:hAnsi="Times New Roman" w:cs="Times New Roman"/>
          <w:sz w:val="20"/>
          <w:szCs w:val="20"/>
        </w:rPr>
        <w:t>of this Regulation.</w:t>
      </w:r>
    </w:p>
    <w:p w:rsidR="00A579B8" w:rsidRPr="00C07925" w:rsidRDefault="00185606">
      <w:pPr>
        <w:jc w:val="both"/>
        <w:rPr>
          <w:rFonts w:ascii="Times New Roman" w:hAnsi="Times New Roman" w:cs="Times New Roman"/>
          <w:sz w:val="20"/>
          <w:szCs w:val="20"/>
        </w:rPr>
      </w:pPr>
      <w:ins w:id="22" w:author="Author">
        <w:r w:rsidRPr="00C07925">
          <w:rPr>
            <w:rFonts w:ascii="Times New Roman" w:hAnsi="Times New Roman" w:cs="Times New Roman"/>
            <w:sz w:val="20"/>
            <w:szCs w:val="20"/>
          </w:rPr>
          <w:t>This template shall include the look-through of all collective investment undertakings, or investments packaged as funds and similar undertakings, including when they are participations by underlying asset category</w:t>
        </w:r>
        <w:r w:rsidR="000E5DE1" w:rsidRPr="00EA7AA1">
          <w:rPr>
            <w:rFonts w:ascii="Times New Roman" w:hAnsi="Times New Roman" w:cs="Times New Roman"/>
            <w:sz w:val="20"/>
            <w:szCs w:val="20"/>
            <w:rPrChange w:id="23" w:author="Author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PrChange>
          </w:rPr>
          <w:t>,</w:t>
        </w:r>
        <w:r w:rsidRPr="00C07925">
          <w:rPr>
            <w:rFonts w:ascii="Times New Roman" w:hAnsi="Times New Roman" w:cs="Times New Roman"/>
            <w:sz w:val="20"/>
            <w:szCs w:val="20"/>
          </w:rPr>
          <w:t xml:space="preserve"> reported item-by-item in S.06.02.</w:t>
        </w:r>
        <w:r w:rsidR="000E5DE1" w:rsidRPr="00C07925">
          <w:rPr>
            <w:rFonts w:ascii="Times New Roman" w:hAnsi="Times New Roman" w:cs="Times New Roman"/>
            <w:sz w:val="20"/>
            <w:szCs w:val="20"/>
          </w:rPr>
          <w:t xml:space="preserve"> I</w:t>
        </w:r>
        <w:r w:rsidR="00A579B8" w:rsidRPr="00EA7AA1">
          <w:rPr>
            <w:rFonts w:ascii="Times New Roman" w:hAnsi="Times New Roman" w:cs="Times New Roman"/>
            <w:sz w:val="20"/>
            <w:szCs w:val="20"/>
            <w:rPrChange w:id="24" w:author="Author">
              <w:rPr/>
            </w:rPrChange>
          </w:rPr>
          <w:t xml:space="preserve">f </w:t>
        </w:r>
        <w:r w:rsidR="000E5DE1" w:rsidRPr="00EA7AA1">
          <w:rPr>
            <w:rFonts w:ascii="Times New Roman" w:hAnsi="Times New Roman" w:cs="Times New Roman"/>
            <w:sz w:val="20"/>
            <w:szCs w:val="20"/>
            <w:rPrChange w:id="25" w:author="Author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PrChange>
          </w:rPr>
          <w:t>one collective investment undertakings, or investments packaged as funds and similar undertakings</w:t>
        </w:r>
        <w:r w:rsidR="00A579B8" w:rsidRPr="00EA7AA1">
          <w:rPr>
            <w:rFonts w:ascii="Times New Roman" w:hAnsi="Times New Roman" w:cs="Times New Roman"/>
            <w:sz w:val="20"/>
            <w:szCs w:val="20"/>
            <w:rPrChange w:id="26" w:author="Author">
              <w:rPr/>
            </w:rPrChange>
          </w:rPr>
          <w:t xml:space="preserve"> is held by many </w:t>
        </w:r>
        <w:r w:rsidR="000E5DE1" w:rsidRPr="00EA7AA1">
          <w:rPr>
            <w:rFonts w:ascii="Times New Roman" w:hAnsi="Times New Roman" w:cs="Times New Roman"/>
            <w:sz w:val="20"/>
            <w:szCs w:val="20"/>
            <w:rPrChange w:id="27" w:author="Author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PrChange>
          </w:rPr>
          <w:t xml:space="preserve">undertakings, in this template it shall </w:t>
        </w:r>
        <w:r w:rsidR="00A579B8" w:rsidRPr="00EA7AA1">
          <w:rPr>
            <w:rFonts w:ascii="Times New Roman" w:hAnsi="Times New Roman" w:cs="Times New Roman"/>
            <w:sz w:val="20"/>
            <w:szCs w:val="20"/>
            <w:rPrChange w:id="28" w:author="Author">
              <w:rPr/>
            </w:rPrChange>
          </w:rPr>
          <w:t xml:space="preserve">be reported only once. </w:t>
        </w:r>
      </w:ins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1321"/>
        <w:gridCol w:w="6509"/>
        <w:tblGridChange w:id="29">
          <w:tblGrid>
            <w:gridCol w:w="38"/>
            <w:gridCol w:w="776"/>
            <w:gridCol w:w="38"/>
            <w:gridCol w:w="1283"/>
            <w:gridCol w:w="38"/>
            <w:gridCol w:w="6471"/>
            <w:gridCol w:w="38"/>
          </w:tblGrid>
        </w:tblGridChange>
      </w:tblGrid>
      <w:tr w:rsidR="00FC307F" w:rsidRPr="008A2E61" w:rsidTr="00662153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07F" w:rsidRPr="00EA7AA1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  <w:rPrChange w:id="30" w:author="Author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  <w:lang w:val="en-US" w:eastAsia="pt-PT"/>
                  </w:rPr>
                </w:rPrChange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662153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ITEM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662153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INSTRUCTIONS</w:t>
            </w:r>
          </w:p>
        </w:tc>
      </w:tr>
      <w:tr w:rsidR="003F3240" w:rsidRPr="008A2E61" w:rsidTr="007A169E">
        <w:trPr>
          <w:trHeight w:val="739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3240" w:rsidDel="00A579B8" w:rsidRDefault="00EF6EC4" w:rsidP="00D45F7F">
            <w:pPr>
              <w:spacing w:after="0" w:line="240" w:lineRule="auto"/>
              <w:rPr>
                <w:del w:id="31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del w:id="32" w:author="Author">
              <w:r w:rsidDel="00A579B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C0010</w:delText>
              </w:r>
            </w:del>
          </w:p>
          <w:p w:rsidR="00EF6EC4" w:rsidRPr="003F3240" w:rsidRDefault="00EF6EC4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del w:id="33" w:author="Author">
              <w:r w:rsidDel="00A579B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(A50)</w:delText>
              </w:r>
            </w:del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EF6EC4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del w:id="34" w:author="Author">
              <w:r w:rsidRPr="00116E25" w:rsidDel="00A579B8">
                <w:rPr>
                  <w:rFonts w:ascii="Times New Roman" w:hAnsi="Times New Roman" w:cs="Times New Roman"/>
                  <w:sz w:val="20"/>
                  <w:szCs w:val="20"/>
                </w:rPr>
                <w:delText>Legal name of the undertaking</w:delText>
              </w:r>
            </w:del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F3240" w:rsidRDefault="00EF6EC4" w:rsidP="00DD5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5" w:author="Author">
              <w:r w:rsidRPr="00116E25" w:rsidDel="00A579B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Identify the legal name of the undertaking within the group for which the </w:delText>
              </w:r>
              <w:r w:rsidRPr="00116E25" w:rsidDel="00DD58DE">
                <w:rPr>
                  <w:rFonts w:ascii="Times New Roman" w:hAnsi="Times New Roman" w:cs="Times New Roman"/>
                  <w:sz w:val="20"/>
                  <w:szCs w:val="20"/>
                </w:rPr>
                <w:delText>return on investment</w:delText>
              </w:r>
              <w:r w:rsidRPr="00116E25" w:rsidDel="00A579B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relates to.</w:delText>
              </w:r>
            </w:del>
          </w:p>
        </w:tc>
      </w:tr>
      <w:tr w:rsidR="003F3240" w:rsidRPr="008A2E61" w:rsidTr="00972587">
        <w:trPr>
          <w:trHeight w:val="153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3F324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del w:id="36" w:author="Author">
              <w:r w:rsidRPr="00116E25" w:rsidDel="00A579B8">
                <w:rPr>
                  <w:rFonts w:ascii="Times New Roman" w:hAnsi="Times New Roman" w:cs="Times New Roman"/>
                  <w:sz w:val="20"/>
                  <w:szCs w:val="20"/>
                </w:rPr>
                <w:delText>C0020</w:delText>
              </w:r>
            </w:del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3F324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del w:id="37" w:author="Author">
              <w:r w:rsidRPr="00116E25" w:rsidDel="00A579B8">
                <w:rPr>
                  <w:rFonts w:ascii="Times New Roman" w:hAnsi="Times New Roman" w:cs="Times New Roman"/>
                  <w:sz w:val="20"/>
                  <w:szCs w:val="20"/>
                </w:rPr>
                <w:delText>Identification code of the undertaking</w:delText>
              </w:r>
            </w:del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665F9C" w:rsidDel="00A579B8" w:rsidRDefault="00665F9C" w:rsidP="00665F9C">
            <w:pPr>
              <w:spacing w:after="0" w:line="240" w:lineRule="auto"/>
              <w:rPr>
                <w:del w:id="38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39" w:author="Author"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Identification code</w:delText>
              </w:r>
              <w:r w:rsidRPr="00033EF0" w:rsidDel="00A579B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by this order of priority if existent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: 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br/>
                <w:delText xml:space="preserve">- Legal Entity Identifier (LEI); 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br/>
                <w:delText>- Specific code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br/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br/>
                <w:delText xml:space="preserve">Specific code: 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br/>
                <w:delText>- For EEA insurance and reinsurance undertakings and other EEA regulated undertakings within the group: identification code used in the local market, attributed by the undertaking's competent supervisory authority</w:delText>
              </w:r>
              <w:r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;</w:delText>
              </w:r>
            </w:del>
          </w:p>
          <w:p w:rsidR="003F3240" w:rsidRDefault="00665F9C" w:rsidP="00662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del w:id="40" w:author="Author"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- For non-EEA undertakings and non-regulated undertakings within the group, identification code will be provided by the group. When allocating an identification code to each non-EEA or non-regulated undertaking, </w:delText>
              </w:r>
              <w:r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the group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  <w:r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shall 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comply with the following format in a consistent manner: 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br/>
                <w:delText xml:space="preserve"> identification code of the parent undertaking + 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br/>
                <w:delText xml:space="preserve"> ISO 3166-1 alpha-2 code of the country of the undertaking + </w:delText>
              </w:r>
              <w:r w:rsidRPr="00033EF0" w:rsidDel="00A579B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br/>
                <w:delText xml:space="preserve"> 5 digits</w:delText>
              </w:r>
            </w:del>
          </w:p>
        </w:tc>
      </w:tr>
      <w:tr w:rsidR="003F3240" w:rsidRPr="008A2E61" w:rsidTr="007A169E">
        <w:trPr>
          <w:trHeight w:val="1101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3F324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del w:id="41" w:author="Author">
              <w:r w:rsidRPr="00116E25" w:rsidDel="00621449">
                <w:rPr>
                  <w:rFonts w:ascii="Times New Roman" w:hAnsi="Times New Roman" w:cs="Times New Roman"/>
                  <w:sz w:val="20"/>
                  <w:szCs w:val="20"/>
                </w:rPr>
                <w:delText>C0030</w:delText>
              </w:r>
            </w:del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3240" w:rsidRPr="003F3240" w:rsidRDefault="003F324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del w:id="42" w:author="Author">
              <w:r w:rsidRPr="00116E25" w:rsidDel="00621449">
                <w:rPr>
                  <w:rFonts w:ascii="Times New Roman" w:hAnsi="Times New Roman" w:cs="Times New Roman"/>
                  <w:sz w:val="20"/>
                  <w:szCs w:val="20"/>
                </w:rPr>
                <w:delText>Type of code of the ID of the undertaking</w:delText>
              </w:r>
            </w:del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F3240" w:rsidRPr="007A169E" w:rsidDel="00621449" w:rsidRDefault="003F3240" w:rsidP="00662153">
            <w:pPr>
              <w:spacing w:after="0"/>
              <w:rPr>
                <w:del w:id="43" w:author="Author"/>
                <w:rFonts w:ascii="Times New Roman" w:hAnsi="Times New Roman" w:cs="Times New Roman"/>
                <w:sz w:val="20"/>
                <w:szCs w:val="20"/>
              </w:rPr>
            </w:pPr>
            <w:del w:id="44" w:author="Author">
              <w:r w:rsidRPr="007A169E" w:rsidDel="00621449">
                <w:rPr>
                  <w:rFonts w:ascii="Times New Roman" w:hAnsi="Times New Roman" w:cs="Times New Roman"/>
                  <w:sz w:val="20"/>
                  <w:szCs w:val="20"/>
                </w:rPr>
                <w:delText>Type of ID Code used for the “Identification code of the undertaking” item. One of the options in the following closed list shall be used:</w:delText>
              </w:r>
            </w:del>
          </w:p>
          <w:p w:rsidR="003F3240" w:rsidRPr="007A169E" w:rsidDel="00621449" w:rsidRDefault="003F3240" w:rsidP="00662153">
            <w:pPr>
              <w:spacing w:after="0"/>
              <w:rPr>
                <w:del w:id="45" w:author="Author"/>
                <w:rFonts w:ascii="Times New Roman" w:hAnsi="Times New Roman" w:cs="Times New Roman"/>
                <w:sz w:val="20"/>
                <w:szCs w:val="20"/>
                <w:lang w:val="pt-PT"/>
              </w:rPr>
            </w:pPr>
            <w:del w:id="46" w:author="Author">
              <w:r w:rsidRPr="007A169E" w:rsidDel="00621449">
                <w:rPr>
                  <w:rFonts w:ascii="Times New Roman" w:hAnsi="Times New Roman" w:cs="Times New Roman"/>
                  <w:sz w:val="20"/>
                  <w:szCs w:val="20"/>
                  <w:lang w:val="pt-PT"/>
                </w:rPr>
                <w:delText xml:space="preserve">1 - LEI </w:delText>
              </w:r>
            </w:del>
          </w:p>
          <w:p w:rsidR="003F3240" w:rsidRDefault="003F3240" w:rsidP="00662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del w:id="47" w:author="Author">
              <w:r w:rsidRPr="007A169E" w:rsidDel="00621449">
                <w:rPr>
                  <w:rFonts w:ascii="Times New Roman" w:hAnsi="Times New Roman" w:cs="Times New Roman"/>
                  <w:sz w:val="20"/>
                  <w:szCs w:val="20"/>
                  <w:lang w:val="pt-PT"/>
                </w:rPr>
                <w:delText>2 - Specific code</w:delText>
              </w:r>
            </w:del>
          </w:p>
        </w:tc>
      </w:tr>
      <w:tr w:rsidR="00CD54B9" w:rsidRPr="008A2E61" w:rsidTr="00662153">
        <w:trPr>
          <w:trHeight w:val="153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4B9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lastRenderedPageBreak/>
              <w:t>C00</w:t>
            </w:r>
            <w:del w:id="48" w:author="Author">
              <w:r w:rsidR="00D45F7F" w:rsidRPr="00662153" w:rsidDel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4</w:delText>
              </w:r>
            </w:del>
            <w:ins w:id="49" w:author="Author">
              <w:r w:rsidR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t>1</w:t>
              </w:r>
            </w:ins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(A1)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4B9" w:rsidRPr="00662153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D54B9" w:rsidRPr="00662153" w:rsidRDefault="00630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ID code </w:t>
            </w:r>
            <w:r w:rsidRPr="00662153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="00642C8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</w:t>
            </w:r>
            <w:r w:rsidR="00A409A7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 w:rsidR="00CD54B9" w:rsidRPr="00662153">
              <w:rPr>
                <w:rFonts w:ascii="Times New Roman" w:hAnsi="Times New Roman" w:cs="Times New Roman"/>
                <w:sz w:val="20"/>
                <w:szCs w:val="20"/>
              </w:rPr>
              <w:t>, when the options above are not available, and must be consistent over time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B0493" w:rsidRPr="008A2E61" w:rsidTr="00EA7AA1">
        <w:tblPrEx>
          <w:tblW w:w="5000" w:type="pct"/>
          <w:tblCellMar>
            <w:left w:w="70" w:type="dxa"/>
            <w:right w:w="70" w:type="dxa"/>
          </w:tblCellMar>
          <w:tblPrExChange w:id="50" w:author="Author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4091"/>
          <w:trPrChange w:id="51" w:author="Author">
            <w:trPr>
              <w:gridAfter w:val="0"/>
              <w:trHeight w:val="1605"/>
            </w:trPr>
          </w:trPrChange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" w:author="Author">
              <w:tcPr>
                <w:tcW w:w="471" w:type="pct"/>
                <w:gridSpan w:val="2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B0493" w:rsidRDefault="005B0493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C00</w:t>
            </w:r>
            <w:del w:id="53" w:author="Author">
              <w:r w:rsidRPr="00662153" w:rsidDel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t-PT"/>
                </w:rPr>
                <w:delText>5</w:delText>
              </w:r>
            </w:del>
            <w:ins w:id="54" w:author="Author">
              <w:r w:rsidR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pt-PT"/>
                </w:rPr>
                <w:t>2</w:t>
              </w:r>
            </w:ins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(A2)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" w:author="Author">
              <w:tcPr>
                <w:tcW w:w="764" w:type="pct"/>
                <w:gridSpan w:val="2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5B0493" w:rsidRPr="00662153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 type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6" w:author="Author">
              <w:tcPr>
                <w:tcW w:w="3765" w:type="pct"/>
                <w:gridSpan w:val="2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:rsidR="005B0493" w:rsidRPr="0016200C" w:rsidRDefault="005B0493" w:rsidP="0066215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ID Code” item. One of the options in the following closed list shall be used: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1 - ISO/6166 for ISIN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57" w:author="Author">
              <w:r w:rsidR="00645269" w:rsidRPr="00645269">
                <w:rPr>
                  <w:rFonts w:ascii="Times New Roman" w:hAnsi="Times New Roman" w:cs="Times New Roman"/>
                  <w:sz w:val="20"/>
                  <w:szCs w:val="20"/>
                </w:rPr>
                <w:t>WKN</w:t>
              </w:r>
            </w:ins>
            <w:del w:id="58" w:author="Author">
              <w:r w:rsidRPr="00C91B92" w:rsidDel="00645269">
                <w:rPr>
                  <w:rFonts w:ascii="Times New Roman" w:hAnsi="Times New Roman" w:cs="Times New Roman"/>
                  <w:sz w:val="20"/>
                  <w:szCs w:val="20"/>
                </w:rPr>
                <w:delText>WRT</w:delText>
              </w:r>
            </w:del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Kenn-</w:t>
            </w:r>
            <w:del w:id="59" w:author="Author">
              <w:r w:rsidRPr="00C91B92" w:rsidDel="004335A6">
                <w:rPr>
                  <w:rFonts w:ascii="Times New Roman" w:hAnsi="Times New Roman" w:cs="Times New Roman"/>
                  <w:sz w:val="20"/>
                  <w:szCs w:val="20"/>
                </w:rPr>
                <w:delText>Number</w:delText>
              </w:r>
            </w:del>
            <w:ins w:id="60" w:author="Author">
              <w:r w:rsidR="004335A6" w:rsidRPr="00C91B92">
                <w:rPr>
                  <w:rFonts w:ascii="Times New Roman" w:hAnsi="Times New Roman" w:cs="Times New Roman"/>
                  <w:sz w:val="20"/>
                  <w:szCs w:val="20"/>
                </w:rPr>
                <w:t>Num</w:t>
              </w:r>
              <w:r w:rsidR="004335A6">
                <w:rPr>
                  <w:rFonts w:ascii="Times New Roman" w:hAnsi="Times New Roman" w:cs="Times New Roman"/>
                  <w:sz w:val="20"/>
                  <w:szCs w:val="20"/>
                </w:rPr>
                <w:t>m</w:t>
              </w:r>
              <w:r w:rsidR="004335A6" w:rsidRPr="00C91B92">
                <w:rPr>
                  <w:rFonts w:ascii="Times New Roman" w:hAnsi="Times New Roman" w:cs="Times New Roman"/>
                  <w:sz w:val="20"/>
                  <w:szCs w:val="20"/>
                </w:rPr>
                <w:t>er</w:t>
              </w:r>
            </w:ins>
            <w:proofErr w:type="spellEnd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, the alphanumeric German identification number)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5B0493" w:rsidRDefault="005B0493" w:rsidP="0016200C">
            <w:pPr>
              <w:spacing w:after="0" w:line="240" w:lineRule="auto"/>
              <w:rPr>
                <w:ins w:id="61" w:author="Author"/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66215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212AF0" w:rsidRPr="00EA7AA1" w:rsidRDefault="00212AF0">
            <w:pPr>
              <w:spacing w:after="0"/>
              <w:rPr>
                <w:ins w:id="62" w:author="Author"/>
                <w:rFonts w:ascii="Times New Roman" w:hAnsi="Times New Roman" w:cs="Times New Roman"/>
                <w:sz w:val="20"/>
                <w:szCs w:val="20"/>
                <w:rPrChange w:id="63" w:author="Author">
                  <w:rPr>
                    <w:ins w:id="64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  <w:pPrChange w:id="65" w:author="Author">
                <w:pPr/>
              </w:pPrChange>
            </w:pPr>
            <w:ins w:id="66" w:author="Author">
              <w:r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8 – </w:t>
              </w:r>
              <w:r w:rsidRPr="00EA7AA1">
                <w:rPr>
                  <w:rFonts w:ascii="Times New Roman" w:hAnsi="Times New Roman" w:cs="Times New Roman"/>
                  <w:sz w:val="20"/>
                  <w:szCs w:val="20"/>
                  <w:rPrChange w:id="67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FIGI (Financial Instrument Global Identifier)</w:t>
              </w:r>
            </w:ins>
          </w:p>
          <w:p w:rsidR="00212AF0" w:rsidRPr="00EA7AA1" w:rsidDel="00212AF0" w:rsidRDefault="00212AF0" w:rsidP="0016200C">
            <w:pPr>
              <w:spacing w:after="0" w:line="240" w:lineRule="auto"/>
              <w:rPr>
                <w:del w:id="68" w:author="Author"/>
                <w:rFonts w:ascii="Times New Roman" w:hAnsi="Times New Roman" w:cs="Times New Roman"/>
                <w:sz w:val="20"/>
                <w:szCs w:val="20"/>
                <w:rPrChange w:id="69" w:author="Author">
                  <w:rPr>
                    <w:del w:id="70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</w:pP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del w:id="71" w:author="Author">
              <w:r w:rsidRPr="00C91B92" w:rsidDel="00212AF0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ins w:id="72" w:author="Author">
              <w:r w:rsidR="00212AF0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16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 National Numbering Agencies</w:t>
            </w:r>
          </w:p>
          <w:p w:rsidR="005B0493" w:rsidRPr="00662153" w:rsidRDefault="00212AF0" w:rsidP="00E00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7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r w:rsidR="005B0493">
              <w:rPr>
                <w:rFonts w:ascii="Times New Roman" w:hAnsi="Times New Roman" w:cs="Times New Roman"/>
                <w:sz w:val="20"/>
                <w:szCs w:val="20"/>
              </w:rPr>
              <w:t>9 - C</w:t>
            </w:r>
            <w:r w:rsidR="005B0493"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ode attributed by the </w:t>
            </w:r>
            <w:r w:rsidR="00A409A7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 w:rsidR="005B04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C307F" w:rsidRPr="008A2E61" w:rsidTr="00EA7AA1">
        <w:tblPrEx>
          <w:tblW w:w="5000" w:type="pct"/>
          <w:tblCellMar>
            <w:left w:w="70" w:type="dxa"/>
            <w:right w:w="70" w:type="dxa"/>
          </w:tblCellMar>
          <w:tblPrExChange w:id="74" w:author="Author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346"/>
          <w:trPrChange w:id="75" w:author="Author">
            <w:trPr>
              <w:gridAfter w:val="0"/>
              <w:trHeight w:val="983"/>
            </w:trPr>
          </w:trPrChange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6" w:author="Author">
              <w:tcPr>
                <w:tcW w:w="471" w:type="pct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del w:id="77" w:author="Author">
              <w:r w:rsidR="00D45F7F" w:rsidRPr="00662153" w:rsidDel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6</w:delText>
              </w:r>
            </w:del>
            <w:ins w:id="78" w:author="Author">
              <w:r w:rsidR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t>3</w:t>
              </w:r>
            </w:ins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(A4)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9" w:author="Author">
              <w:tcPr>
                <w:tcW w:w="76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FC307F" w:rsidRPr="00662153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Underlying asset category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0" w:author="Author">
              <w:tcPr>
                <w:tcW w:w="3765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B2093F" w:rsidRPr="00662153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Identify the assets categories</w:t>
            </w:r>
            <w:ins w:id="81" w:author="Author">
              <w:r w:rsidR="004335A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, receivables and derivatives </w:t>
              </w:r>
            </w:ins>
            <w:del w:id="82" w:author="Author">
              <w:r w:rsidRPr="00662153" w:rsidDel="004335A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 </w:delText>
              </w:r>
            </w:del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within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the </w:t>
            </w:r>
            <w:r w:rsidR="00ED08A2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642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. One of the options in the following closed list shall be used: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</w:r>
            <w:r w:rsidR="00B2093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B2093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Government bonds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</w:t>
            </w:r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Corporate bonds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</w:t>
            </w:r>
            <w:ins w:id="83" w:author="Author">
              <w:r w:rsidR="001C1B1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L</w:t>
              </w:r>
            </w:ins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Listed equity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del w:id="84" w:author="Author">
              <w:r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4</w:delText>
              </w:r>
              <w:r w:rsidR="00642C84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 </w:delText>
              </w:r>
            </w:del>
            <w:ins w:id="85" w:author="Author">
              <w:r w:rsidR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3X</w:t>
              </w:r>
              <w:r w:rsidR="008C564C" w:rsidRPr="0066215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</w:t>
              </w:r>
            </w:ins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Unlisted equity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del w:id="86" w:author="Author">
              <w:r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5</w:delText>
              </w:r>
              <w:r w:rsidR="00642C84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 </w:delText>
              </w:r>
            </w:del>
            <w:ins w:id="87" w:author="Author">
              <w:r w:rsidR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4</w:t>
              </w:r>
              <w:r w:rsidR="008C564C" w:rsidRPr="0066215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</w:t>
              </w:r>
            </w:ins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Collective Investment Un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dertakings</w:t>
            </w:r>
          </w:p>
          <w:p w:rsidR="00A72373" w:rsidRPr="00662153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del w:id="88" w:author="Author">
              <w:r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6</w:delText>
              </w:r>
            </w:del>
            <w:ins w:id="89" w:author="Author">
              <w:r w:rsidR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5</w:t>
              </w:r>
            </w:ins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Structured notes</w:t>
            </w:r>
          </w:p>
          <w:p w:rsidR="00A72373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0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6</w:t>
              </w:r>
            </w:ins>
            <w:del w:id="91" w:author="Author">
              <w:r w:rsidR="00A72373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7</w:delText>
              </w:r>
            </w:del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A72373" w:rsidRPr="007A1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Collateralised securities</w:t>
            </w:r>
          </w:p>
          <w:p w:rsidR="00A72373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2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7</w:t>
              </w:r>
            </w:ins>
            <w:del w:id="93" w:author="Author">
              <w:r w:rsidR="00A72373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8</w:delText>
              </w:r>
            </w:del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E03021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Cash and deposits</w:t>
            </w:r>
          </w:p>
          <w:p w:rsidR="00E03021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4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8</w:t>
              </w:r>
            </w:ins>
            <w:del w:id="95" w:author="Author">
              <w:r w:rsidR="00E03021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9</w:delText>
              </w:r>
            </w:del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E03021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Mortgages and loans</w:t>
            </w:r>
          </w:p>
          <w:p w:rsidR="00E03021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6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9</w:t>
              </w:r>
            </w:ins>
            <w:del w:id="97" w:author="Author">
              <w:r w:rsidR="00E03021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10</w:delText>
              </w:r>
            </w:del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883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="00E03021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Properties</w:t>
            </w:r>
          </w:p>
          <w:p w:rsidR="00E03021" w:rsidRPr="00662153" w:rsidRDefault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98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0</w:t>
              </w:r>
            </w:ins>
            <w:del w:id="99" w:author="Author">
              <w:r w:rsidR="00E03021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11</w:delText>
              </w:r>
            </w:del>
            <w:r w:rsidR="00642C84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E03021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Other investments</w:t>
            </w:r>
            <w:ins w:id="100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(</w:t>
              </w:r>
              <w:r w:rsidRPr="00A369C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including receivables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)</w:t>
              </w:r>
            </w:ins>
          </w:p>
          <w:p w:rsidR="008C564C" w:rsidRDefault="008C564C" w:rsidP="008C564C">
            <w:pPr>
              <w:spacing w:after="0" w:line="240" w:lineRule="auto"/>
              <w:rPr>
                <w:ins w:id="101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102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A – Futures</w:t>
              </w:r>
            </w:ins>
          </w:p>
          <w:p w:rsidR="008C564C" w:rsidRDefault="008C564C" w:rsidP="008C564C">
            <w:pPr>
              <w:spacing w:after="0" w:line="240" w:lineRule="auto"/>
              <w:rPr>
                <w:ins w:id="103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104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B – Call Options</w:t>
              </w:r>
            </w:ins>
          </w:p>
          <w:p w:rsidR="008C564C" w:rsidRDefault="008C564C" w:rsidP="008C564C">
            <w:pPr>
              <w:spacing w:after="0" w:line="240" w:lineRule="auto"/>
              <w:rPr>
                <w:ins w:id="105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106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C – Put Options</w:t>
              </w:r>
            </w:ins>
          </w:p>
          <w:p w:rsidR="008C564C" w:rsidRDefault="008C564C" w:rsidP="008C564C">
            <w:pPr>
              <w:spacing w:after="0" w:line="240" w:lineRule="auto"/>
              <w:rPr>
                <w:ins w:id="107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108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D – Swaps</w:t>
              </w:r>
            </w:ins>
          </w:p>
          <w:p w:rsidR="008C564C" w:rsidRDefault="008C564C" w:rsidP="008C564C">
            <w:pPr>
              <w:spacing w:after="0" w:line="240" w:lineRule="auto"/>
              <w:rPr>
                <w:ins w:id="109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110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E – Forwards</w:t>
              </w:r>
            </w:ins>
          </w:p>
          <w:p w:rsidR="008C564C" w:rsidRPr="003F035B" w:rsidRDefault="008C564C" w:rsidP="008C564C">
            <w:pPr>
              <w:spacing w:after="0" w:line="240" w:lineRule="auto"/>
              <w:rPr>
                <w:ins w:id="111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112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F – Credit derivatives</w:t>
              </w:r>
            </w:ins>
          </w:p>
          <w:p w:rsidR="008C564C" w:rsidRPr="003F035B" w:rsidRDefault="008C564C" w:rsidP="008C564C">
            <w:pPr>
              <w:spacing w:after="0" w:line="240" w:lineRule="auto"/>
              <w:rPr>
                <w:ins w:id="113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114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L</w:t>
              </w:r>
              <w:r w:rsidRPr="003F035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- Liabilities</w:t>
              </w:r>
            </w:ins>
          </w:p>
          <w:p w:rsidR="00E03021" w:rsidRPr="00662153" w:rsidDel="008C564C" w:rsidRDefault="00E03021">
            <w:pPr>
              <w:spacing w:after="0" w:line="240" w:lineRule="auto"/>
              <w:rPr>
                <w:del w:id="115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del w:id="116" w:author="Author">
              <w:r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12</w:delText>
              </w:r>
              <w:r w:rsidR="00642C84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 -</w:delText>
              </w:r>
              <w:r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 Liabilities</w:delText>
              </w:r>
            </w:del>
          </w:p>
          <w:p w:rsidR="006E3046" w:rsidRDefault="006E3046" w:rsidP="006E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n-US" w:eastAsia="pt-PT"/>
              </w:rPr>
            </w:pPr>
          </w:p>
          <w:p w:rsidR="00FC307F" w:rsidRPr="00662153" w:rsidRDefault="008C564C" w:rsidP="008C5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117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When the look-through regards a Fund of funds, c</w:t>
              </w:r>
            </w:ins>
            <w:del w:id="118" w:author="Author">
              <w:r w:rsidR="006E3046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C</w:delText>
              </w:r>
            </w:del>
            <w:r w:rsidR="006E3046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ategory “</w:t>
            </w:r>
            <w:del w:id="119" w:author="Author">
              <w:r w:rsidR="006E3046" w:rsidRPr="00662153" w:rsidDel="008C564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5 </w:delText>
              </w:r>
            </w:del>
            <w:ins w:id="120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4</w:t>
              </w:r>
              <w:r w:rsidRPr="0066215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</w:t>
              </w:r>
            </w:ins>
            <w:r w:rsidR="006E3046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- Collective Investment Units” </w:t>
            </w:r>
            <w:r w:rsid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shall</w:t>
            </w:r>
            <w:r w:rsidR="006E3046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be used only for non-material residual values.</w:t>
            </w:r>
          </w:p>
        </w:tc>
      </w:tr>
      <w:tr w:rsidR="00FC307F" w:rsidRPr="008A2E61" w:rsidTr="00EA7AA1">
        <w:tblPrEx>
          <w:tblW w:w="5000" w:type="pct"/>
          <w:tblCellMar>
            <w:left w:w="70" w:type="dxa"/>
            <w:right w:w="70" w:type="dxa"/>
          </w:tblCellMar>
          <w:tblPrExChange w:id="121" w:author="Author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629"/>
          <w:trPrChange w:id="122" w:author="Author">
            <w:trPr>
              <w:gridBefore w:val="1"/>
              <w:trHeight w:val="1327"/>
            </w:trPr>
          </w:trPrChange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3" w:author="Author">
              <w:tcPr>
                <w:tcW w:w="471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del w:id="124" w:author="Author">
              <w:r w:rsidR="00D45F7F" w:rsidRPr="00662153" w:rsidDel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7</w:delText>
              </w:r>
            </w:del>
            <w:ins w:id="125" w:author="Author">
              <w:r w:rsidR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t>4</w:t>
              </w:r>
            </w:ins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(A5)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6" w:author="Author">
              <w:tcPr>
                <w:tcW w:w="764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FC307F" w:rsidRPr="00662153" w:rsidRDefault="00C963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Country </w:t>
            </w:r>
            <w:r w:rsidR="00FC307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 of issue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27" w:author="Author">
              <w:tcPr>
                <w:tcW w:w="3765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154BA2" w:rsidRPr="00662153" w:rsidRDefault="00154BA2" w:rsidP="00662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Breakdown of each asset category identified in C00</w:t>
            </w:r>
            <w:del w:id="128" w:author="Author">
              <w:r w:rsidRPr="00B374C2" w:rsidDel="00B52A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6</w:delText>
              </w:r>
            </w:del>
            <w:ins w:id="129" w:author="Author">
              <w:r w:rsidR="00B52A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3</w:t>
              </w:r>
            </w:ins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 by issuer country</w:t>
            </w:r>
            <w:r w:rsidR="00B374C2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Identify the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country of localisation of the issuer. </w:t>
            </w:r>
          </w:p>
          <w:p w:rsidR="00B374C2" w:rsidRPr="00B374C2" w:rsidRDefault="00B374C2" w:rsidP="00662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BA2" w:rsidRPr="00B374C2" w:rsidRDefault="00154BA2" w:rsidP="00154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>The localisation of the issuer is assessed by the address of the entity issuing the asset.</w:t>
            </w:r>
          </w:p>
          <w:p w:rsidR="004335A6" w:rsidRPr="00621449" w:rsidRDefault="00154BA2" w:rsidP="00EA65F2">
            <w:pPr>
              <w:spacing w:after="0" w:line="240" w:lineRule="auto"/>
              <w:rPr>
                <w:ins w:id="130" w:author="Author"/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One of the options shall be used: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3166-1 alpha-2 code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XA: Supranational issuers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</w:t>
            </w:r>
            <w:r w:rsidRPr="00621449">
              <w:rPr>
                <w:rFonts w:ascii="Times New Roman" w:hAnsi="Times New Roman" w:cs="Times New Roman"/>
                <w:sz w:val="20"/>
                <w:szCs w:val="20"/>
              </w:rPr>
              <w:t>- EU: European Union Institutions</w:t>
            </w:r>
          </w:p>
          <w:p w:rsidR="00EA65F2" w:rsidRDefault="004335A6" w:rsidP="004335A6">
            <w:pPr>
              <w:spacing w:after="0" w:line="240" w:lineRule="auto"/>
              <w:rPr>
                <w:ins w:id="131" w:author="Author"/>
                <w:rFonts w:ascii="Times New Roman" w:hAnsi="Times New Roman" w:cs="Times New Roman"/>
                <w:sz w:val="20"/>
                <w:szCs w:val="20"/>
              </w:rPr>
            </w:pPr>
            <w:ins w:id="132" w:author="Author">
              <w:r w:rsidRPr="00EA7AA1">
                <w:rPr>
                  <w:rFonts w:ascii="Times New Roman" w:hAnsi="Times New Roman" w:cs="Times New Roman"/>
                  <w:sz w:val="20"/>
                  <w:szCs w:val="20"/>
                  <w:rPrChange w:id="133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rPrChange>
                </w:rPr>
                <w:lastRenderedPageBreak/>
                <w:t xml:space="preserve">  - </w:t>
              </w:r>
              <w:r w:rsidR="00EA65F2" w:rsidRPr="00EA7AA1">
                <w:rPr>
                  <w:rFonts w:ascii="Times New Roman" w:hAnsi="Times New Roman" w:cs="Times New Roman"/>
                  <w:sz w:val="20"/>
                  <w:szCs w:val="20"/>
                  <w:rPrChange w:id="134" w:author="Author">
                    <w:rPr>
                      <w:highlight w:val="yellow"/>
                    </w:rPr>
                  </w:rPrChange>
                </w:rPr>
                <w:t>AA: aggregated countries due to application of threshold</w:t>
              </w:r>
            </w:ins>
          </w:p>
          <w:p w:rsidR="004335A6" w:rsidRDefault="004335A6" w:rsidP="004335A6">
            <w:pPr>
              <w:spacing w:after="0" w:line="240" w:lineRule="auto"/>
              <w:rPr>
                <w:ins w:id="135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4335A6" w:rsidRPr="00B374C2" w:rsidDel="00621449" w:rsidRDefault="004335A6">
            <w:pPr>
              <w:spacing w:after="0" w:line="240" w:lineRule="auto"/>
              <w:rPr>
                <w:ins w:id="136" w:author="Author"/>
                <w:del w:id="137" w:author="Author"/>
                <w:rFonts w:ascii="Times New Roman" w:hAnsi="Times New Roman" w:cs="Times New Roman"/>
                <w:sz w:val="20"/>
                <w:szCs w:val="20"/>
              </w:rPr>
            </w:pPr>
            <w:ins w:id="138" w:author="Author">
              <w:r w:rsidRPr="00573889">
                <w:rPr>
                  <w:rFonts w:ascii="Times New Roman" w:hAnsi="Times New Roman" w:cs="Times New Roman"/>
                  <w:sz w:val="20"/>
                  <w:szCs w:val="20"/>
                </w:rPr>
                <w:t>This item is not applicable to Categories 8 and 9 as reported in C00</w:t>
              </w:r>
              <w:del w:id="139" w:author="Author">
                <w:r w:rsidRPr="00573889" w:rsidDel="00B52AFB">
                  <w:rPr>
                    <w:rFonts w:ascii="Times New Roman" w:hAnsi="Times New Roman" w:cs="Times New Roman"/>
                    <w:sz w:val="20"/>
                    <w:szCs w:val="20"/>
                  </w:rPr>
                  <w:delText>6</w:delText>
                </w:r>
              </w:del>
              <w:r w:rsidR="00B52AFB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Pr="00573889">
                <w:rPr>
                  <w:rFonts w:ascii="Times New Roman" w:hAnsi="Times New Roman" w:cs="Times New Roman"/>
                  <w:sz w:val="20"/>
                  <w:szCs w:val="20"/>
                </w:rPr>
                <w:t>0.</w:t>
              </w:r>
            </w:ins>
          </w:p>
          <w:p w:rsidR="00EA65F2" w:rsidRPr="007A169E" w:rsidRDefault="00EA65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07F" w:rsidRPr="008A2E61" w:rsidTr="007A169E">
        <w:trPr>
          <w:trHeight w:val="1423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lastRenderedPageBreak/>
              <w:t>C00</w:t>
            </w:r>
            <w:ins w:id="140" w:author="Author">
              <w:r w:rsidR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5</w:t>
              </w:r>
            </w:ins>
            <w:del w:id="141" w:author="Author">
              <w:r w:rsidR="00D45F7F" w:rsidRPr="00662153" w:rsidDel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8</w:delText>
              </w:r>
            </w:del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(A6)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Currency 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154BA2" w:rsidP="00433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Identify whether the currency of the asset category is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the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or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a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foreign currency. All other currencies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than the reporting currency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are referred to as foreign currencies. One of the options in the following closed list shall be used: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1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2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Foreign currency</w:t>
            </w:r>
          </w:p>
        </w:tc>
      </w:tr>
      <w:tr w:rsidR="00FC307F" w:rsidRPr="008A2E61" w:rsidTr="005B0493">
        <w:trPr>
          <w:trHeight w:val="102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ins w:id="142" w:author="Author">
              <w:r w:rsidR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t>6</w:t>
              </w:r>
            </w:ins>
            <w:del w:id="143" w:author="Author">
              <w:r w:rsidR="00D45F7F" w:rsidRPr="00662153" w:rsidDel="0062144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t-PT" w:eastAsia="pt-PT"/>
                </w:rPr>
                <w:delText>9</w:delText>
              </w:r>
            </w:del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662153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(A7)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662153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Total amount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CBF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Total amount invested by asset category, </w:t>
            </w:r>
            <w:r w:rsidR="00C96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country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and currency through </w:t>
            </w:r>
            <w:r w:rsidR="00ED08A2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823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undertakings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</w:t>
            </w:r>
          </w:p>
          <w:p w:rsidR="00850090" w:rsidRPr="00662153" w:rsidRDefault="008500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  <w:p w:rsidR="00FC307F" w:rsidRDefault="00FC307F" w:rsidP="00EA65F2">
            <w:pPr>
              <w:spacing w:after="0" w:line="240" w:lineRule="auto"/>
              <w:rPr>
                <w:ins w:id="144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For liabilities</w:t>
            </w:r>
            <w:del w:id="145" w:author="Author">
              <w:r w:rsidR="008C564C" w:rsidDel="00EA65F2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 xml:space="preserve">, excluding </w:delText>
              </w:r>
              <w:r w:rsidR="008C564C" w:rsidDel="00EA65F2">
                <w:rPr>
                  <w:rFonts w:ascii="Times New Roman" w:hAnsi="Times New Roman" w:cs="Times New Roman"/>
                  <w:sz w:val="20"/>
                  <w:szCs w:val="20"/>
                </w:rPr>
                <w:delText>the case of derivatives that are a liability of the undertaking,</w:delText>
              </w:r>
            </w:del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 </w:t>
            </w:r>
            <w:r w:rsidR="00424CBF"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positive </w:t>
            </w:r>
            <w:r w:rsidRPr="0066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amount shall be reported.</w:t>
            </w:r>
          </w:p>
          <w:p w:rsidR="004335A6" w:rsidRDefault="004335A6" w:rsidP="00EA65F2">
            <w:pPr>
              <w:spacing w:after="0" w:line="240" w:lineRule="auto"/>
              <w:rPr>
                <w:ins w:id="146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  <w:p w:rsidR="00EA65F2" w:rsidRPr="00662153" w:rsidRDefault="00EA65F2" w:rsidP="00EA6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147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For derivatives the Total amount can be positive</w:t>
              </w:r>
              <w:r w:rsidR="004335A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(if an asset)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or negative</w:t>
              </w:r>
              <w:r w:rsidR="004335A6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 xml:space="preserve"> (if a liability)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.</w:t>
              </w:r>
            </w:ins>
          </w:p>
        </w:tc>
      </w:tr>
    </w:tbl>
    <w:p w:rsidR="008534DC" w:rsidRPr="00662153" w:rsidRDefault="008534DC">
      <w:pPr>
        <w:rPr>
          <w:rFonts w:ascii="Times New Roman" w:hAnsi="Times New Roman" w:cs="Times New Roman"/>
          <w:sz w:val="20"/>
          <w:szCs w:val="20"/>
        </w:rPr>
      </w:pPr>
    </w:p>
    <w:sectPr w:rsidR="008534DC" w:rsidRPr="006621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0AE0"/>
    <w:multiLevelType w:val="hybridMultilevel"/>
    <w:tmpl w:val="BDFAA81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86814"/>
    <w:multiLevelType w:val="hybridMultilevel"/>
    <w:tmpl w:val="F0C2F5AC"/>
    <w:lvl w:ilvl="0" w:tplc="CB90FDE2">
      <w:start w:val="1"/>
      <w:numFmt w:val="lowerLetter"/>
      <w:lvlText w:val="%1."/>
      <w:lvlJc w:val="left"/>
      <w:pPr>
        <w:tabs>
          <w:tab w:val="num" w:pos="1833"/>
        </w:tabs>
        <w:ind w:left="1833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83E5862">
      <w:start w:val="1"/>
      <w:numFmt w:val="lowerLetter"/>
      <w:lvlText w:val="%4)"/>
      <w:lvlJc w:val="left"/>
      <w:pPr>
        <w:ind w:left="28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C6999"/>
    <w:multiLevelType w:val="hybridMultilevel"/>
    <w:tmpl w:val="FA3ED67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EE26A1"/>
    <w:multiLevelType w:val="hybridMultilevel"/>
    <w:tmpl w:val="B3601DCA"/>
    <w:lvl w:ilvl="0" w:tplc="9398B50A">
      <w:start w:val="4"/>
      <w:numFmt w:val="bullet"/>
      <w:lvlText w:val="-"/>
      <w:lvlJc w:val="left"/>
      <w:pPr>
        <w:ind w:left="465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>
    <w:nsid w:val="7046102A"/>
    <w:multiLevelType w:val="hybridMultilevel"/>
    <w:tmpl w:val="FBA8E7C0"/>
    <w:lvl w:ilvl="0" w:tplc="F2428DD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C307F"/>
    <w:rsid w:val="00003A05"/>
    <w:rsid w:val="000E2C43"/>
    <w:rsid w:val="000E5DE1"/>
    <w:rsid w:val="00154BA2"/>
    <w:rsid w:val="00185606"/>
    <w:rsid w:val="001C1B14"/>
    <w:rsid w:val="00211074"/>
    <w:rsid w:val="00212AF0"/>
    <w:rsid w:val="00235C09"/>
    <w:rsid w:val="00322EE6"/>
    <w:rsid w:val="003D5B75"/>
    <w:rsid w:val="003F3240"/>
    <w:rsid w:val="00405DB2"/>
    <w:rsid w:val="00424CBF"/>
    <w:rsid w:val="004335A6"/>
    <w:rsid w:val="004356C8"/>
    <w:rsid w:val="00450EEB"/>
    <w:rsid w:val="0046496C"/>
    <w:rsid w:val="004D22EF"/>
    <w:rsid w:val="004E7E27"/>
    <w:rsid w:val="00521FE7"/>
    <w:rsid w:val="005864A1"/>
    <w:rsid w:val="005B0493"/>
    <w:rsid w:val="005D06B0"/>
    <w:rsid w:val="0061011A"/>
    <w:rsid w:val="00621449"/>
    <w:rsid w:val="00622B19"/>
    <w:rsid w:val="006245EA"/>
    <w:rsid w:val="00630F62"/>
    <w:rsid w:val="00642C84"/>
    <w:rsid w:val="00645269"/>
    <w:rsid w:val="00662153"/>
    <w:rsid w:val="00665F9C"/>
    <w:rsid w:val="006677C7"/>
    <w:rsid w:val="00677C0E"/>
    <w:rsid w:val="006D5C47"/>
    <w:rsid w:val="006D62FC"/>
    <w:rsid w:val="006E3046"/>
    <w:rsid w:val="00707EB4"/>
    <w:rsid w:val="007143D2"/>
    <w:rsid w:val="007321E3"/>
    <w:rsid w:val="0073364C"/>
    <w:rsid w:val="007A1088"/>
    <w:rsid w:val="007A169E"/>
    <w:rsid w:val="007E3B5D"/>
    <w:rsid w:val="007F54FA"/>
    <w:rsid w:val="0082333E"/>
    <w:rsid w:val="00850090"/>
    <w:rsid w:val="008534DC"/>
    <w:rsid w:val="00883AE2"/>
    <w:rsid w:val="00893F85"/>
    <w:rsid w:val="008A2E61"/>
    <w:rsid w:val="008A3427"/>
    <w:rsid w:val="008C564C"/>
    <w:rsid w:val="0094172F"/>
    <w:rsid w:val="00972587"/>
    <w:rsid w:val="009B0173"/>
    <w:rsid w:val="00A00792"/>
    <w:rsid w:val="00A13B5C"/>
    <w:rsid w:val="00A409A7"/>
    <w:rsid w:val="00A579B8"/>
    <w:rsid w:val="00A70A2A"/>
    <w:rsid w:val="00A72373"/>
    <w:rsid w:val="00A81E21"/>
    <w:rsid w:val="00AA23C0"/>
    <w:rsid w:val="00AE5C0A"/>
    <w:rsid w:val="00B01E63"/>
    <w:rsid w:val="00B2093F"/>
    <w:rsid w:val="00B2582F"/>
    <w:rsid w:val="00B374C2"/>
    <w:rsid w:val="00B52AFB"/>
    <w:rsid w:val="00BB0B24"/>
    <w:rsid w:val="00C07925"/>
    <w:rsid w:val="00C6227A"/>
    <w:rsid w:val="00C96390"/>
    <w:rsid w:val="00CA1C89"/>
    <w:rsid w:val="00CD54B9"/>
    <w:rsid w:val="00D45F7F"/>
    <w:rsid w:val="00DA21CC"/>
    <w:rsid w:val="00DD58DE"/>
    <w:rsid w:val="00E03021"/>
    <w:rsid w:val="00E644F1"/>
    <w:rsid w:val="00E71CA2"/>
    <w:rsid w:val="00E87BC6"/>
    <w:rsid w:val="00EA65F2"/>
    <w:rsid w:val="00EA7AA1"/>
    <w:rsid w:val="00ED08A2"/>
    <w:rsid w:val="00ED34AB"/>
    <w:rsid w:val="00EF6EC4"/>
    <w:rsid w:val="00F619F2"/>
    <w:rsid w:val="00F92780"/>
    <w:rsid w:val="00FC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3F324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3F324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3F4F2FA1-4CB2-43A2-8939-ECF7D8764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6002</Characters>
  <Application>Microsoft Office Word</Application>
  <DocSecurity>0</DocSecurity>
  <Lines>50</Lines>
  <Paragraphs>14</Paragraphs>
  <ScaleCrop>false</ScaleCrop>
  <Company/>
  <LinksUpToDate>false</LinksUpToDate>
  <CharactersWithSpaces>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2015-07-02T20:54:00Z</dcterms:created>
  <dcterms:modified xsi:type="dcterms:W3CDTF">2015-08-21T11:44:00Z</dcterms:modified>
</cp:coreProperties>
</file>